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33E7" w:rsidRPr="00897D08" w:rsidRDefault="009A4A6C" w:rsidP="000033E7">
      <w:pPr>
        <w:numPr>
          <w:ins w:id="0" w:author="Unknown"/>
        </w:numPr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</w:t>
      </w:r>
      <w:r w:rsidR="009D58DB">
        <w:t>.</w:t>
      </w:r>
      <w:r>
        <w:rPr>
          <w:rFonts w:ascii="Arial" w:hAnsi="Arial" w:cs="Arial"/>
          <w:b/>
          <w:sz w:val="24"/>
          <w:szCs w:val="24"/>
        </w:rPr>
        <w:t xml:space="preserve">1 </w:t>
      </w:r>
      <w:r w:rsidR="00AF54F9" w:rsidRPr="00897D08">
        <w:rPr>
          <w:rFonts w:ascii="Arial" w:hAnsi="Arial" w:cs="Arial"/>
          <w:b/>
          <w:sz w:val="24"/>
          <w:szCs w:val="24"/>
        </w:rPr>
        <w:t>Vordruck</w:t>
      </w:r>
      <w:r w:rsidR="00796123" w:rsidRPr="00897D08">
        <w:rPr>
          <w:rFonts w:ascii="Arial" w:hAnsi="Arial" w:cs="Arial"/>
          <w:b/>
          <w:sz w:val="24"/>
          <w:szCs w:val="24"/>
        </w:rPr>
        <w:t xml:space="preserve"> </w:t>
      </w:r>
      <w:r w:rsidR="000033E7" w:rsidRPr="00897D08">
        <w:rPr>
          <w:rFonts w:ascii="Arial" w:hAnsi="Arial" w:cs="Arial"/>
          <w:b/>
          <w:sz w:val="24"/>
          <w:szCs w:val="24"/>
        </w:rPr>
        <w:t>„Räumlichkeiten“</w:t>
      </w:r>
    </w:p>
    <w:p w:rsidR="000033E7" w:rsidRPr="00324158" w:rsidRDefault="000033E7" w:rsidP="000033E7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897D08">
        <w:rPr>
          <w:rFonts w:ascii="Arial" w:hAnsi="Arial" w:cs="Arial"/>
          <w:b/>
          <w:sz w:val="24"/>
          <w:szCs w:val="24"/>
        </w:rPr>
        <w:t xml:space="preserve">Bieter: </w:t>
      </w:r>
      <w:r w:rsidRPr="00897D08">
        <w:rPr>
          <w:rFonts w:ascii="Arial" w:hAnsi="Arial" w:cs="Arial"/>
          <w:sz w:val="24"/>
          <w:szCs w:val="24"/>
          <w:u w:val="single"/>
        </w:rPr>
        <w:fldChar w:fldCharType="begin">
          <w:ffData>
            <w:name w:val="Text305"/>
            <w:enabled/>
            <w:calcOnExit w:val="0"/>
            <w:textInput/>
          </w:ffData>
        </w:fldChar>
      </w:r>
      <w:r w:rsidRPr="00897D08">
        <w:rPr>
          <w:rFonts w:ascii="Arial" w:hAnsi="Arial" w:cs="Arial"/>
          <w:sz w:val="24"/>
          <w:szCs w:val="24"/>
          <w:u w:val="single"/>
        </w:rPr>
        <w:instrText xml:space="preserve"> FORMTEXT </w:instrText>
      </w:r>
      <w:r w:rsidRPr="00897D08">
        <w:rPr>
          <w:rFonts w:ascii="Arial" w:hAnsi="Arial" w:cs="Arial"/>
          <w:sz w:val="24"/>
          <w:szCs w:val="24"/>
          <w:u w:val="single"/>
        </w:rPr>
      </w:r>
      <w:r w:rsidRPr="00897D08">
        <w:rPr>
          <w:rFonts w:ascii="Arial" w:hAnsi="Arial" w:cs="Arial"/>
          <w:sz w:val="24"/>
          <w:szCs w:val="24"/>
          <w:u w:val="single"/>
        </w:rPr>
        <w:fldChar w:fldCharType="separate"/>
      </w:r>
      <w:bookmarkStart w:id="1" w:name="_GoBack"/>
      <w:r w:rsidR="00EA7126">
        <w:rPr>
          <w:rFonts w:ascii="Arial" w:hAnsi="Arial" w:cs="Arial"/>
          <w:noProof/>
          <w:sz w:val="24"/>
          <w:szCs w:val="24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4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4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4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4"/>
          <w:u w:val="single"/>
        </w:rPr>
        <w:t> </w:t>
      </w:r>
      <w:bookmarkEnd w:id="1"/>
      <w:r w:rsidRPr="00897D08">
        <w:rPr>
          <w:rFonts w:ascii="Arial" w:hAnsi="Arial" w:cs="Arial"/>
          <w:sz w:val="24"/>
          <w:szCs w:val="24"/>
          <w:u w:val="single"/>
        </w:rPr>
        <w:fldChar w:fldCharType="end"/>
      </w:r>
      <w:r w:rsidR="00324158">
        <w:rPr>
          <w:rFonts w:ascii="Arial" w:hAnsi="Arial" w:cs="Arial"/>
          <w:sz w:val="24"/>
          <w:szCs w:val="24"/>
        </w:rPr>
        <w:tab/>
      </w:r>
      <w:r w:rsidR="00324158">
        <w:rPr>
          <w:rFonts w:ascii="Arial" w:hAnsi="Arial" w:cs="Arial"/>
          <w:sz w:val="24"/>
          <w:szCs w:val="24"/>
        </w:rPr>
        <w:tab/>
      </w:r>
      <w:r w:rsidR="00324158">
        <w:rPr>
          <w:rFonts w:ascii="Arial" w:hAnsi="Arial" w:cs="Arial"/>
          <w:sz w:val="24"/>
          <w:szCs w:val="24"/>
        </w:rPr>
        <w:tab/>
      </w:r>
      <w:r w:rsidR="00324158">
        <w:rPr>
          <w:rFonts w:ascii="Arial" w:hAnsi="Arial" w:cs="Arial"/>
          <w:sz w:val="24"/>
          <w:szCs w:val="24"/>
        </w:rPr>
        <w:tab/>
      </w:r>
      <w:r w:rsidR="00324158">
        <w:rPr>
          <w:rFonts w:ascii="Arial" w:hAnsi="Arial" w:cs="Arial"/>
          <w:sz w:val="24"/>
          <w:szCs w:val="24"/>
        </w:rPr>
        <w:tab/>
      </w:r>
      <w:r w:rsidR="00324158">
        <w:rPr>
          <w:rFonts w:ascii="Arial" w:hAnsi="Arial" w:cs="Arial"/>
          <w:sz w:val="24"/>
          <w:szCs w:val="24"/>
        </w:rPr>
        <w:tab/>
      </w:r>
      <w:r w:rsidR="00324158">
        <w:rPr>
          <w:rFonts w:ascii="Arial" w:hAnsi="Arial" w:cs="Arial"/>
          <w:sz w:val="24"/>
          <w:szCs w:val="24"/>
        </w:rPr>
        <w:tab/>
      </w:r>
      <w:r w:rsidR="00324158">
        <w:rPr>
          <w:rFonts w:ascii="Arial" w:hAnsi="Arial" w:cs="Arial"/>
          <w:sz w:val="24"/>
          <w:szCs w:val="24"/>
        </w:rPr>
        <w:tab/>
      </w:r>
      <w:r w:rsidR="00324158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4498975</wp:posOffset>
            </wp:positionH>
            <wp:positionV relativeFrom="paragraph">
              <wp:posOffset>-1905</wp:posOffset>
            </wp:positionV>
            <wp:extent cx="658495" cy="658495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658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202C8" w:rsidRPr="00897D08" w:rsidRDefault="000033E7" w:rsidP="00C202C8">
      <w:pPr>
        <w:spacing w:line="360" w:lineRule="auto"/>
        <w:rPr>
          <w:rFonts w:ascii="Arial" w:hAnsi="Arial" w:cs="Arial"/>
          <w:szCs w:val="22"/>
          <w:u w:val="single"/>
        </w:rPr>
      </w:pPr>
      <w:r w:rsidRPr="00897D08">
        <w:rPr>
          <w:rFonts w:ascii="Arial" w:hAnsi="Arial" w:cs="Arial"/>
          <w:b/>
          <w:sz w:val="24"/>
          <w:szCs w:val="24"/>
        </w:rPr>
        <w:t xml:space="preserve">Vergabenummer: </w:t>
      </w:r>
      <w:r w:rsidRPr="00897D08">
        <w:rPr>
          <w:rFonts w:ascii="Arial" w:hAnsi="Arial" w:cs="Arial"/>
          <w:sz w:val="24"/>
          <w:szCs w:val="24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897D08">
        <w:rPr>
          <w:rFonts w:ascii="Arial" w:hAnsi="Arial" w:cs="Arial"/>
          <w:sz w:val="24"/>
          <w:szCs w:val="24"/>
          <w:u w:val="single"/>
        </w:rPr>
        <w:instrText xml:space="preserve"> FORMTEXT </w:instrText>
      </w:r>
      <w:r w:rsidRPr="00897D08">
        <w:rPr>
          <w:rFonts w:ascii="Arial" w:hAnsi="Arial" w:cs="Arial"/>
          <w:sz w:val="24"/>
          <w:szCs w:val="24"/>
          <w:u w:val="single"/>
        </w:rPr>
      </w:r>
      <w:r w:rsidRPr="00897D08">
        <w:rPr>
          <w:rFonts w:ascii="Arial" w:hAnsi="Arial" w:cs="Arial"/>
          <w:sz w:val="24"/>
          <w:szCs w:val="24"/>
          <w:u w:val="single"/>
        </w:rPr>
        <w:fldChar w:fldCharType="separate"/>
      </w:r>
      <w:r w:rsidR="00EA7126">
        <w:rPr>
          <w:rFonts w:ascii="Arial" w:hAnsi="Arial" w:cs="Arial"/>
          <w:noProof/>
          <w:sz w:val="24"/>
          <w:szCs w:val="24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4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4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4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4"/>
          <w:u w:val="single"/>
        </w:rPr>
        <w:t> </w:t>
      </w:r>
      <w:r w:rsidRPr="00897D08">
        <w:rPr>
          <w:rFonts w:ascii="Arial" w:hAnsi="Arial" w:cs="Arial"/>
          <w:sz w:val="24"/>
          <w:szCs w:val="24"/>
          <w:u w:val="single"/>
        </w:rPr>
        <w:fldChar w:fldCharType="end"/>
      </w:r>
      <w:r w:rsidRPr="00897D08">
        <w:rPr>
          <w:rFonts w:ascii="Arial" w:hAnsi="Arial" w:cs="Arial"/>
          <w:b/>
          <w:sz w:val="24"/>
          <w:szCs w:val="24"/>
        </w:rPr>
        <w:t xml:space="preserve">, Los: </w:t>
      </w:r>
      <w:r w:rsidRPr="00897D08">
        <w:rPr>
          <w:rFonts w:ascii="Arial" w:hAnsi="Arial" w:cs="Arial"/>
          <w:sz w:val="24"/>
          <w:szCs w:val="24"/>
          <w:u w:val="single"/>
        </w:rPr>
        <w:fldChar w:fldCharType="begin">
          <w:ffData>
            <w:name w:val="Text50"/>
            <w:enabled/>
            <w:calcOnExit w:val="0"/>
            <w:textInput/>
          </w:ffData>
        </w:fldChar>
      </w:r>
      <w:r w:rsidRPr="00897D08">
        <w:rPr>
          <w:rFonts w:ascii="Arial" w:hAnsi="Arial" w:cs="Arial"/>
          <w:sz w:val="24"/>
          <w:szCs w:val="24"/>
          <w:u w:val="single"/>
        </w:rPr>
        <w:instrText xml:space="preserve"> FORMTEXT </w:instrText>
      </w:r>
      <w:r w:rsidRPr="00897D08">
        <w:rPr>
          <w:rFonts w:ascii="Arial" w:hAnsi="Arial" w:cs="Arial"/>
          <w:sz w:val="24"/>
          <w:szCs w:val="24"/>
          <w:u w:val="single"/>
        </w:rPr>
      </w:r>
      <w:r w:rsidRPr="00897D08">
        <w:rPr>
          <w:rFonts w:ascii="Arial" w:hAnsi="Arial" w:cs="Arial"/>
          <w:sz w:val="24"/>
          <w:szCs w:val="24"/>
          <w:u w:val="single"/>
        </w:rPr>
        <w:fldChar w:fldCharType="separate"/>
      </w:r>
      <w:r w:rsidR="00EA7126">
        <w:rPr>
          <w:rFonts w:ascii="Arial" w:hAnsi="Arial" w:cs="Arial"/>
          <w:noProof/>
          <w:sz w:val="24"/>
          <w:szCs w:val="24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4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4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4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4"/>
          <w:u w:val="single"/>
        </w:rPr>
        <w:t> </w:t>
      </w:r>
      <w:r w:rsidRPr="00897D08">
        <w:rPr>
          <w:rFonts w:ascii="Arial" w:hAnsi="Arial" w:cs="Arial"/>
          <w:sz w:val="24"/>
          <w:szCs w:val="24"/>
          <w:u w:val="single"/>
        </w:rPr>
        <w:fldChar w:fldCharType="end"/>
      </w:r>
      <w:r w:rsidR="00C202C8" w:rsidRPr="00897D08">
        <w:rPr>
          <w:rFonts w:ascii="Arial" w:hAnsi="Arial" w:cs="Arial"/>
          <w:b/>
          <w:sz w:val="24"/>
          <w:szCs w:val="24"/>
        </w:rPr>
        <w:t>,</w:t>
      </w:r>
      <w:r w:rsidR="00C202C8" w:rsidRPr="00897D08">
        <w:rPr>
          <w:rFonts w:ascii="Arial" w:hAnsi="Arial" w:cs="Arial"/>
          <w:b/>
          <w:szCs w:val="22"/>
        </w:rPr>
        <w:t xml:space="preserve"> </w:t>
      </w:r>
      <w:r w:rsidR="00C202C8" w:rsidRPr="00897D08">
        <w:rPr>
          <w:rFonts w:ascii="Arial" w:hAnsi="Arial" w:cs="Arial"/>
          <w:b/>
          <w:sz w:val="24"/>
          <w:szCs w:val="24"/>
        </w:rPr>
        <w:t>lfd. Nr.:</w:t>
      </w:r>
      <w:r w:rsidR="00C202C8" w:rsidRPr="00897D08">
        <w:rPr>
          <w:rFonts w:ascii="Arial" w:hAnsi="Arial" w:cs="Arial"/>
          <w:b/>
          <w:szCs w:val="22"/>
        </w:rPr>
        <w:t xml:space="preserve"> </w:t>
      </w:r>
      <w:r w:rsidR="00C202C8" w:rsidRPr="00897D08">
        <w:rPr>
          <w:rFonts w:ascii="Arial" w:hAnsi="Arial" w:cs="Arial"/>
          <w:sz w:val="24"/>
          <w:szCs w:val="22"/>
          <w:u w:val="single"/>
        </w:rPr>
        <w:fldChar w:fldCharType="begin">
          <w:ffData>
            <w:name w:val="Text50"/>
            <w:enabled/>
            <w:calcOnExit w:val="0"/>
            <w:textInput/>
          </w:ffData>
        </w:fldChar>
      </w:r>
      <w:r w:rsidR="00C202C8" w:rsidRPr="00897D08">
        <w:rPr>
          <w:rFonts w:ascii="Arial" w:hAnsi="Arial" w:cs="Arial"/>
          <w:sz w:val="24"/>
          <w:szCs w:val="22"/>
          <w:u w:val="single"/>
        </w:rPr>
        <w:instrText xml:space="preserve"> FORMTEXT </w:instrText>
      </w:r>
      <w:r w:rsidR="00C202C8" w:rsidRPr="00897D08">
        <w:rPr>
          <w:rFonts w:ascii="Arial" w:hAnsi="Arial" w:cs="Arial"/>
          <w:sz w:val="24"/>
          <w:szCs w:val="22"/>
          <w:u w:val="single"/>
        </w:rPr>
      </w:r>
      <w:r w:rsidR="00C202C8" w:rsidRPr="00897D08">
        <w:rPr>
          <w:rFonts w:ascii="Arial" w:hAnsi="Arial" w:cs="Arial"/>
          <w:sz w:val="24"/>
          <w:szCs w:val="22"/>
          <w:u w:val="single"/>
        </w:rPr>
        <w:fldChar w:fldCharType="separate"/>
      </w:r>
      <w:r w:rsidR="00EA7126">
        <w:rPr>
          <w:rFonts w:ascii="Arial" w:hAnsi="Arial" w:cs="Arial"/>
          <w:noProof/>
          <w:sz w:val="24"/>
          <w:szCs w:val="22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2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2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2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2"/>
          <w:u w:val="single"/>
        </w:rPr>
        <w:t> </w:t>
      </w:r>
      <w:r w:rsidR="00C202C8" w:rsidRPr="00897D08">
        <w:rPr>
          <w:rFonts w:ascii="Arial" w:hAnsi="Arial" w:cs="Arial"/>
          <w:sz w:val="24"/>
          <w:szCs w:val="22"/>
          <w:u w:val="single"/>
        </w:rPr>
        <w:fldChar w:fldCharType="end"/>
      </w:r>
    </w:p>
    <w:p w:rsidR="000033E7" w:rsidRPr="00324158" w:rsidRDefault="00324158" w:rsidP="000033E7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</w:t>
      </w:r>
      <w:r>
        <w:rPr>
          <w:rFonts w:ascii="Arial" w:hAnsi="Arial" w:cs="Arial"/>
          <w:sz w:val="28"/>
          <w:szCs w:val="28"/>
        </w:rPr>
        <w:t>2</w:t>
      </w:r>
    </w:p>
    <w:p w:rsidR="000033E7" w:rsidRPr="00897D08" w:rsidRDefault="000033E7" w:rsidP="00F54AA5">
      <w:pPr>
        <w:spacing w:before="60" w:after="60"/>
        <w:rPr>
          <w:rFonts w:ascii="Arial" w:hAnsi="Arial"/>
          <w:sz w:val="4"/>
        </w:rPr>
      </w:pPr>
    </w:p>
    <w:tbl>
      <w:tblPr>
        <w:tblpPr w:leftFromText="141" w:rightFromText="141" w:vertAnchor="page" w:horzAnchor="margin" w:tblpY="6278"/>
        <w:tblW w:w="92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"/>
        <w:gridCol w:w="2114"/>
        <w:gridCol w:w="1091"/>
        <w:gridCol w:w="1091"/>
        <w:gridCol w:w="4429"/>
      </w:tblGrid>
      <w:tr w:rsidR="00F54AA5" w:rsidRPr="00897D08">
        <w:trPr>
          <w:cantSplit/>
          <w:trHeight w:val="639"/>
        </w:trPr>
        <w:tc>
          <w:tcPr>
            <w:tcW w:w="545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:rsidR="00F54AA5" w:rsidRPr="00897D08" w:rsidRDefault="001C3648" w:rsidP="00E741EC">
            <w:pPr>
              <w:spacing w:before="12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t>1</w:t>
            </w:r>
          </w:p>
        </w:tc>
        <w:tc>
          <w:tcPr>
            <w:tcW w:w="8725" w:type="dxa"/>
            <w:gridSpan w:val="4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:rsidR="00F54AA5" w:rsidRPr="00897D08" w:rsidRDefault="00F54AA5" w:rsidP="00E741EC">
            <w:pPr>
              <w:pStyle w:val="berschrift1"/>
              <w:jc w:val="left"/>
              <w:rPr>
                <w:b w:val="0"/>
                <w:sz w:val="12"/>
              </w:rPr>
            </w:pPr>
          </w:p>
          <w:p w:rsidR="00F54AA5" w:rsidRPr="00897D08" w:rsidRDefault="00F54AA5" w:rsidP="00E741EC">
            <w:pPr>
              <w:pStyle w:val="berschrift1"/>
              <w:jc w:val="left"/>
              <w:rPr>
                <w:b w:val="0"/>
                <w:sz w:val="16"/>
              </w:rPr>
            </w:pPr>
            <w:r w:rsidRPr="00897D08">
              <w:rPr>
                <w:b w:val="0"/>
                <w:sz w:val="16"/>
              </w:rPr>
              <w:t>Unterrichtsräume</w:t>
            </w:r>
          </w:p>
          <w:p w:rsidR="00F54AA5" w:rsidRPr="00897D08" w:rsidRDefault="001C3648" w:rsidP="00E741EC">
            <w:pPr>
              <w:spacing w:before="6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sz w:val="16"/>
              </w:rPr>
              <w:t xml:space="preserve">sind Gruppenräume, in denen theoretische Lerninhalte einschl. EDV-Unterweisung vermittelt werden. </w:t>
            </w:r>
          </w:p>
        </w:tc>
      </w:tr>
      <w:tr w:rsidR="00F54AA5" w:rsidRPr="00897D08">
        <w:trPr>
          <w:cantSplit/>
          <w:trHeight w:hRule="exact" w:val="825"/>
        </w:trPr>
        <w:tc>
          <w:tcPr>
            <w:tcW w:w="545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F54AA5" w:rsidRPr="00897D08" w:rsidRDefault="00F54AA5" w:rsidP="00E741EC">
            <w:pPr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4AA5" w:rsidRPr="00897D08" w:rsidRDefault="00F54AA5" w:rsidP="00E741EC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Unterrichtsfach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4AA5" w:rsidRPr="00897D08" w:rsidRDefault="00F54AA5" w:rsidP="00E741EC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Größe in qm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4AA5" w:rsidRPr="00897D08" w:rsidRDefault="002B5EEC" w:rsidP="00E741EC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Teilnehmer-plätze</w:t>
            </w:r>
          </w:p>
        </w:tc>
        <w:tc>
          <w:tcPr>
            <w:tcW w:w="4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AA5" w:rsidRPr="00897D08" w:rsidRDefault="00F54AA5" w:rsidP="00E741EC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Technische Ausstattung</w:t>
            </w:r>
          </w:p>
          <w:p w:rsidR="00F54AA5" w:rsidRPr="00897D08" w:rsidRDefault="00F54AA5" w:rsidP="00E741EC">
            <w:pPr>
              <w:jc w:val="center"/>
              <w:rPr>
                <w:rFonts w:ascii="Arial" w:hAnsi="Arial"/>
                <w:sz w:val="16"/>
              </w:rPr>
            </w:pPr>
          </w:p>
        </w:tc>
      </w:tr>
      <w:tr w:rsidR="00F54AA5" w:rsidRPr="00897D08">
        <w:trPr>
          <w:cantSplit/>
          <w:trHeight w:hRule="exact" w:val="1122"/>
        </w:trPr>
        <w:tc>
          <w:tcPr>
            <w:tcW w:w="545" w:type="dxa"/>
            <w:tcBorders>
              <w:left w:val="single" w:sz="12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7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F54AA5" w:rsidRPr="00897D08">
        <w:trPr>
          <w:cantSplit/>
          <w:trHeight w:hRule="exact" w:val="1122"/>
        </w:trPr>
        <w:tc>
          <w:tcPr>
            <w:tcW w:w="545" w:type="dxa"/>
            <w:tcBorders>
              <w:left w:val="single" w:sz="12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F54AA5" w:rsidRPr="00897D08">
        <w:trPr>
          <w:cantSplit/>
          <w:trHeight w:hRule="exact" w:val="1122"/>
        </w:trPr>
        <w:tc>
          <w:tcPr>
            <w:tcW w:w="545" w:type="dxa"/>
            <w:tcBorders>
              <w:left w:val="single" w:sz="12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13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F54AA5" w:rsidRPr="00897D08">
        <w:trPr>
          <w:cantSplit/>
          <w:trHeight w:hRule="exact" w:val="1122"/>
        </w:trPr>
        <w:tc>
          <w:tcPr>
            <w:tcW w:w="545" w:type="dxa"/>
            <w:tcBorders>
              <w:left w:val="single" w:sz="12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1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18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F54AA5" w:rsidRPr="00897D08">
        <w:trPr>
          <w:cantSplit/>
          <w:trHeight w:hRule="exact" w:val="1122"/>
        </w:trPr>
        <w:tc>
          <w:tcPr>
            <w:tcW w:w="545" w:type="dxa"/>
            <w:tcBorders>
              <w:left w:val="single" w:sz="12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22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23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F54AA5" w:rsidRPr="00897D08">
        <w:trPr>
          <w:cantSplit/>
          <w:trHeight w:hRule="exact" w:val="1122"/>
        </w:trPr>
        <w:tc>
          <w:tcPr>
            <w:tcW w:w="545" w:type="dxa"/>
            <w:tcBorders>
              <w:left w:val="single" w:sz="12" w:space="0" w:color="auto"/>
              <w:bottom w:val="single" w:sz="18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26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27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429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2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</w:tbl>
    <w:p w:rsidR="00211532" w:rsidRPr="00897D08" w:rsidRDefault="00211532">
      <w:pPr>
        <w:rPr>
          <w:rFonts w:ascii="Arial" w:hAnsi="Arial"/>
          <w:sz w:val="16"/>
        </w:rPr>
      </w:pPr>
    </w:p>
    <w:p w:rsidR="00211532" w:rsidRPr="00897D08" w:rsidRDefault="00211532"/>
    <w:tbl>
      <w:tblPr>
        <w:tblpPr w:leftFromText="141" w:rightFromText="141" w:vertAnchor="text" w:horzAnchor="margin" w:tblpY="106"/>
        <w:tblW w:w="9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67"/>
      </w:tblGrid>
      <w:tr w:rsidR="00353BF1" w:rsidRPr="00897D08">
        <w:trPr>
          <w:trHeight w:val="952"/>
        </w:trPr>
        <w:tc>
          <w:tcPr>
            <w:tcW w:w="9267" w:type="dxa"/>
          </w:tcPr>
          <w:p w:rsidR="00353BF1" w:rsidRPr="00897D08" w:rsidRDefault="00353BF1" w:rsidP="00353BF1">
            <w:pPr>
              <w:spacing w:before="120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897D08">
              <w:rPr>
                <w:rFonts w:ascii="Arial" w:hAnsi="Arial" w:cs="Arial"/>
                <w:sz w:val="16"/>
                <w:szCs w:val="16"/>
                <w:u w:val="single"/>
              </w:rPr>
              <w:t>Bezeichnung und Anschrift des Auftragnehmers</w:t>
            </w:r>
          </w:p>
          <w:p w:rsidR="001F5837" w:rsidRPr="00897D08" w:rsidRDefault="001F5837" w:rsidP="00353BF1">
            <w:pPr>
              <w:spacing w:before="120"/>
              <w:rPr>
                <w:rFonts w:ascii="Arial" w:hAnsi="Arial"/>
                <w:sz w:val="16"/>
                <w:szCs w:val="16"/>
                <w:u w:val="single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</w:tbl>
    <w:p w:rsidR="007D04DE" w:rsidRPr="00897D08" w:rsidRDefault="007D04DE"/>
    <w:tbl>
      <w:tblPr>
        <w:tblpPr w:leftFromText="141" w:rightFromText="141" w:vertAnchor="text" w:horzAnchor="margin" w:tblpY="-664"/>
        <w:tblOverlap w:val="never"/>
        <w:tblW w:w="945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365"/>
        <w:gridCol w:w="1080"/>
        <w:gridCol w:w="1080"/>
        <w:gridCol w:w="4387"/>
      </w:tblGrid>
      <w:tr w:rsidR="00353BF1" w:rsidRPr="00897D08">
        <w:trPr>
          <w:cantSplit/>
          <w:trHeight w:hRule="exact" w:val="1027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240" w:after="24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4"/>
                <w:bdr w:val="single" w:sz="12" w:space="0" w:color="auto"/>
              </w:rPr>
              <w:lastRenderedPageBreak/>
              <w:br w:type="page"/>
            </w:r>
            <w:r w:rsidRPr="00897D08">
              <w:rPr>
                <w:rFonts w:ascii="Arial" w:hAnsi="Arial"/>
                <w:b/>
                <w:sz w:val="16"/>
              </w:rPr>
              <w:t>2</w:t>
            </w:r>
          </w:p>
        </w:tc>
        <w:tc>
          <w:tcPr>
            <w:tcW w:w="8912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53BF1" w:rsidRPr="00897D08" w:rsidRDefault="00353BF1" w:rsidP="00353BF1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  <w:r w:rsidRPr="00897D08">
              <w:rPr>
                <w:rFonts w:ascii="Arial" w:hAnsi="Arial"/>
                <w:sz w:val="16"/>
                <w:u w:val="single"/>
              </w:rPr>
              <w:t>Berufsfeldbezogene Praxisräume</w:t>
            </w:r>
          </w:p>
          <w:p w:rsidR="00353BF1" w:rsidRPr="00897D08" w:rsidRDefault="00353BF1" w:rsidP="00353BF1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  <w:r w:rsidRPr="00897D08">
              <w:rPr>
                <w:rFonts w:ascii="Arial" w:hAnsi="Arial"/>
                <w:sz w:val="16"/>
              </w:rPr>
              <w:t>dienen der praktischen Unterweisung in Maßnahmen der Eignung</w:t>
            </w:r>
            <w:r w:rsidR="008F1167" w:rsidRPr="00897D08">
              <w:rPr>
                <w:rFonts w:ascii="Arial" w:hAnsi="Arial"/>
                <w:sz w:val="16"/>
              </w:rPr>
              <w:t>sfeststellung</w:t>
            </w:r>
            <w:r w:rsidRPr="00897D08">
              <w:rPr>
                <w:rFonts w:ascii="Arial" w:hAnsi="Arial"/>
                <w:sz w:val="16"/>
              </w:rPr>
              <w:t xml:space="preserve"> und Kenntnisvermittlung.</w:t>
            </w:r>
          </w:p>
          <w:p w:rsidR="00353BF1" w:rsidRPr="00897D08" w:rsidRDefault="00353BF1" w:rsidP="00353BF1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</w:p>
          <w:p w:rsidR="00353BF1" w:rsidRPr="00897D08" w:rsidRDefault="00353BF1" w:rsidP="00353BF1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</w:p>
        </w:tc>
      </w:tr>
      <w:tr w:rsidR="00353BF1" w:rsidRPr="00897D08">
        <w:trPr>
          <w:cantSplit/>
          <w:trHeight w:hRule="exact" w:val="589"/>
        </w:trPr>
        <w:tc>
          <w:tcPr>
            <w:tcW w:w="540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353BF1" w:rsidRPr="00897D08" w:rsidRDefault="00353BF1" w:rsidP="00353BF1">
            <w:pPr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BF1" w:rsidRPr="00897D08" w:rsidRDefault="00353BF1" w:rsidP="00353BF1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Unterrichtsfach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BF1" w:rsidRPr="00897D08" w:rsidRDefault="00353BF1" w:rsidP="00353BF1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Größe in qm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BF1" w:rsidRPr="00897D08" w:rsidRDefault="00353BF1" w:rsidP="00353BF1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Teilnehmer-plätze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3BF1" w:rsidRPr="00897D08" w:rsidRDefault="00353BF1" w:rsidP="00353BF1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Technische Ausstattung</w:t>
            </w:r>
          </w:p>
          <w:p w:rsidR="00353BF1" w:rsidRPr="00897D08" w:rsidRDefault="00353BF1" w:rsidP="00353BF1">
            <w:pPr>
              <w:jc w:val="center"/>
              <w:rPr>
                <w:rFonts w:ascii="Arial" w:hAnsi="Arial"/>
                <w:sz w:val="16"/>
              </w:rPr>
            </w:pPr>
          </w:p>
        </w:tc>
      </w:tr>
      <w:tr w:rsidR="00353BF1" w:rsidRPr="00897D08">
        <w:trPr>
          <w:cantSplit/>
          <w:trHeight w:hRule="exact" w:val="799"/>
        </w:trPr>
        <w:tc>
          <w:tcPr>
            <w:tcW w:w="540" w:type="dxa"/>
            <w:tcBorders>
              <w:left w:val="single" w:sz="12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53BF1" w:rsidRPr="00897D08" w:rsidRDefault="00353BF1" w:rsidP="00353BF1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353BF1" w:rsidRPr="00897D08">
        <w:trPr>
          <w:cantSplit/>
          <w:trHeight w:hRule="exact" w:val="799"/>
        </w:trPr>
        <w:tc>
          <w:tcPr>
            <w:tcW w:w="540" w:type="dxa"/>
            <w:tcBorders>
              <w:left w:val="single" w:sz="12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53BF1" w:rsidRPr="00897D08" w:rsidRDefault="00353BF1" w:rsidP="00353BF1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353BF1" w:rsidRPr="00897D08">
        <w:trPr>
          <w:cantSplit/>
          <w:trHeight w:hRule="exact" w:val="799"/>
        </w:trPr>
        <w:tc>
          <w:tcPr>
            <w:tcW w:w="540" w:type="dxa"/>
            <w:tcBorders>
              <w:left w:val="single" w:sz="12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53BF1" w:rsidRPr="00897D08" w:rsidRDefault="00353BF1" w:rsidP="00353BF1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353BF1" w:rsidRPr="00897D08">
        <w:trPr>
          <w:cantSplit/>
          <w:trHeight w:hRule="exact" w:val="799"/>
        </w:trPr>
        <w:tc>
          <w:tcPr>
            <w:tcW w:w="540" w:type="dxa"/>
            <w:tcBorders>
              <w:left w:val="single" w:sz="12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53BF1" w:rsidRPr="00897D08" w:rsidRDefault="00353BF1" w:rsidP="00353BF1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353BF1" w:rsidRPr="00897D08">
        <w:trPr>
          <w:cantSplit/>
          <w:trHeight w:hRule="exact" w:val="799"/>
        </w:trPr>
        <w:tc>
          <w:tcPr>
            <w:tcW w:w="540" w:type="dxa"/>
            <w:tcBorders>
              <w:left w:val="single" w:sz="12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53BF1" w:rsidRPr="00897D08" w:rsidRDefault="00353BF1" w:rsidP="00353BF1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353BF1" w:rsidRPr="00897D08">
        <w:trPr>
          <w:cantSplit/>
          <w:trHeight w:hRule="exact" w:val="799"/>
        </w:trPr>
        <w:tc>
          <w:tcPr>
            <w:tcW w:w="540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36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353BF1" w:rsidRPr="00897D08" w:rsidRDefault="00353BF1" w:rsidP="00353BF1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</w:tbl>
    <w:p w:rsidR="00361DC3" w:rsidRPr="00897D08" w:rsidRDefault="00361DC3"/>
    <w:tbl>
      <w:tblPr>
        <w:tblpPr w:leftFromText="141" w:rightFromText="141" w:vertAnchor="text" w:horzAnchor="margin" w:tblpY="1010"/>
        <w:tblOverlap w:val="never"/>
        <w:tblW w:w="94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9"/>
        <w:gridCol w:w="2318"/>
        <w:gridCol w:w="1059"/>
        <w:gridCol w:w="1059"/>
        <w:gridCol w:w="4465"/>
      </w:tblGrid>
      <w:tr w:rsidR="00353BF1" w:rsidRPr="00897D08">
        <w:trPr>
          <w:cantSplit/>
          <w:trHeight w:hRule="exact" w:val="1193"/>
        </w:trPr>
        <w:tc>
          <w:tcPr>
            <w:tcW w:w="529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:rsidR="00353BF1" w:rsidRPr="00897D08" w:rsidRDefault="00353BF1" w:rsidP="00357875">
            <w:pPr>
              <w:spacing w:before="240" w:after="24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t>3</w:t>
            </w:r>
          </w:p>
        </w:tc>
        <w:tc>
          <w:tcPr>
            <w:tcW w:w="8901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53BF1" w:rsidRPr="00897D08" w:rsidRDefault="00796123" w:rsidP="00357875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  <w:r w:rsidRPr="00897D08">
              <w:rPr>
                <w:rFonts w:ascii="Arial" w:hAnsi="Arial"/>
                <w:sz w:val="16"/>
                <w:u w:val="single"/>
              </w:rPr>
              <w:t xml:space="preserve">ggf. </w:t>
            </w:r>
            <w:r w:rsidR="00353BF1" w:rsidRPr="00897D08">
              <w:rPr>
                <w:rFonts w:ascii="Arial" w:hAnsi="Arial"/>
                <w:sz w:val="16"/>
                <w:u w:val="single"/>
              </w:rPr>
              <w:t>Besprechungsräume</w:t>
            </w:r>
          </w:p>
          <w:p w:rsidR="00353BF1" w:rsidRPr="00897D08" w:rsidRDefault="00353BF1" w:rsidP="00357875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</w:p>
          <w:p w:rsidR="00353BF1" w:rsidRPr="00897D08" w:rsidRDefault="00353BF1" w:rsidP="00357875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</w:p>
        </w:tc>
      </w:tr>
      <w:tr w:rsidR="00353BF1" w:rsidRPr="00897D08">
        <w:trPr>
          <w:cantSplit/>
          <w:trHeight w:hRule="exact" w:val="895"/>
        </w:trPr>
        <w:tc>
          <w:tcPr>
            <w:tcW w:w="529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353BF1" w:rsidRPr="00897D08" w:rsidRDefault="00353BF1" w:rsidP="00357875">
            <w:pPr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BF1" w:rsidRPr="00897D08" w:rsidRDefault="00353BF1" w:rsidP="00357875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BF1" w:rsidRPr="00897D08" w:rsidRDefault="00353BF1" w:rsidP="00357875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Größe in qm</w:t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BF1" w:rsidRPr="00897D08" w:rsidRDefault="00353BF1" w:rsidP="00357875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Anzahl der Plätze</w:t>
            </w:r>
          </w:p>
        </w:tc>
        <w:tc>
          <w:tcPr>
            <w:tcW w:w="4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3BF1" w:rsidRPr="00897D08" w:rsidRDefault="00353BF1" w:rsidP="00357875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Technische Ausstattung</w:t>
            </w:r>
          </w:p>
          <w:p w:rsidR="00353BF1" w:rsidRPr="00897D08" w:rsidRDefault="00353BF1" w:rsidP="00357875">
            <w:pPr>
              <w:jc w:val="center"/>
              <w:rPr>
                <w:rFonts w:ascii="Arial" w:hAnsi="Arial"/>
                <w:sz w:val="16"/>
              </w:rPr>
            </w:pPr>
          </w:p>
        </w:tc>
      </w:tr>
      <w:tr w:rsidR="00353BF1" w:rsidRPr="00897D08">
        <w:trPr>
          <w:cantSplit/>
          <w:trHeight w:hRule="exact" w:val="1053"/>
        </w:trPr>
        <w:tc>
          <w:tcPr>
            <w:tcW w:w="529" w:type="dxa"/>
            <w:tcBorders>
              <w:left w:val="single" w:sz="12" w:space="0" w:color="auto"/>
              <w:right w:val="single" w:sz="6" w:space="0" w:color="auto"/>
            </w:tcBorders>
          </w:tcPr>
          <w:p w:rsidR="00353BF1" w:rsidRPr="00897D08" w:rsidRDefault="00353BF1" w:rsidP="00357875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7875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7875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7875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53BF1" w:rsidRPr="00897D08" w:rsidRDefault="00353BF1" w:rsidP="00357875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353BF1" w:rsidRPr="00897D08">
        <w:trPr>
          <w:cantSplit/>
          <w:trHeight w:hRule="exact" w:val="1053"/>
        </w:trPr>
        <w:tc>
          <w:tcPr>
            <w:tcW w:w="529" w:type="dxa"/>
            <w:tcBorders>
              <w:left w:val="single" w:sz="12" w:space="0" w:color="auto"/>
              <w:right w:val="single" w:sz="6" w:space="0" w:color="auto"/>
            </w:tcBorders>
          </w:tcPr>
          <w:p w:rsidR="00353BF1" w:rsidRPr="00897D08" w:rsidRDefault="00353BF1" w:rsidP="00357875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7875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7875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7875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53BF1" w:rsidRPr="00897D08" w:rsidRDefault="00353BF1" w:rsidP="00357875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353BF1" w:rsidRPr="00897D08">
        <w:trPr>
          <w:cantSplit/>
          <w:trHeight w:hRule="exact" w:val="1053"/>
        </w:trPr>
        <w:tc>
          <w:tcPr>
            <w:tcW w:w="529" w:type="dxa"/>
            <w:tcBorders>
              <w:left w:val="single" w:sz="12" w:space="0" w:color="auto"/>
              <w:right w:val="single" w:sz="6" w:space="0" w:color="auto"/>
            </w:tcBorders>
          </w:tcPr>
          <w:p w:rsidR="00353BF1" w:rsidRPr="00897D08" w:rsidRDefault="00353BF1" w:rsidP="00357875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7875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7875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7875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53BF1" w:rsidRPr="00897D08" w:rsidRDefault="00353BF1" w:rsidP="00357875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353BF1" w:rsidRPr="00897D08">
        <w:trPr>
          <w:cantSplit/>
          <w:trHeight w:hRule="exact" w:val="1053"/>
        </w:trPr>
        <w:tc>
          <w:tcPr>
            <w:tcW w:w="529" w:type="dxa"/>
            <w:tcBorders>
              <w:left w:val="single" w:sz="12" w:space="0" w:color="auto"/>
              <w:bottom w:val="single" w:sz="18" w:space="0" w:color="auto"/>
              <w:right w:val="single" w:sz="6" w:space="0" w:color="auto"/>
            </w:tcBorders>
          </w:tcPr>
          <w:p w:rsidR="00353BF1" w:rsidRPr="00897D08" w:rsidRDefault="00353BF1" w:rsidP="00357875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353BF1" w:rsidRPr="00897D08" w:rsidRDefault="00353BF1" w:rsidP="00357875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353BF1" w:rsidRPr="00897D08" w:rsidRDefault="00353BF1" w:rsidP="00357875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353BF1" w:rsidRPr="00897D08" w:rsidRDefault="00353BF1" w:rsidP="00357875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465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2" w:space="0" w:color="auto"/>
            </w:tcBorders>
          </w:tcPr>
          <w:p w:rsidR="00353BF1" w:rsidRPr="00897D08" w:rsidRDefault="00353BF1" w:rsidP="00357875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</w:tbl>
    <w:p w:rsidR="00156EC3" w:rsidRPr="00897D08" w:rsidRDefault="00156EC3"/>
    <w:p w:rsidR="00357875" w:rsidRPr="00897D08" w:rsidRDefault="00357875"/>
    <w:p w:rsidR="00156EC3" w:rsidRPr="00897D08" w:rsidRDefault="00156EC3"/>
    <w:p w:rsidR="00357875" w:rsidRPr="00897D08" w:rsidRDefault="00357875"/>
    <w:p w:rsidR="00353BF1" w:rsidRPr="00897D08" w:rsidRDefault="00353BF1" w:rsidP="00353BF1">
      <w:pPr>
        <w:rPr>
          <w:rFonts w:ascii="Arial" w:hAnsi="Arial"/>
          <w:sz w:val="16"/>
        </w:rPr>
      </w:pPr>
      <w:r w:rsidRPr="00897D08">
        <w:rPr>
          <w:rFonts w:ascii="Arial" w:hAnsi="Arial"/>
          <w:sz w:val="16"/>
        </w:rPr>
        <w:t>Grundrisszeichnungen sind auf Anforderung vorzulegen.</w:t>
      </w:r>
    </w:p>
    <w:sectPr w:rsidR="00353BF1" w:rsidRPr="00897D08" w:rsidSect="00F54AA5">
      <w:footerReference w:type="even" r:id="rId7"/>
      <w:footerReference w:type="default" r:id="rId8"/>
      <w:pgSz w:w="11906" w:h="16838"/>
      <w:pgMar w:top="1417" w:right="1417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352C" w:rsidRDefault="0095352C">
      <w:r>
        <w:separator/>
      </w:r>
    </w:p>
  </w:endnote>
  <w:endnote w:type="continuationSeparator" w:id="0">
    <w:p w:rsidR="0095352C" w:rsidRDefault="009535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7D47" w:rsidRDefault="00B57D47" w:rsidP="00311198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B57D47" w:rsidRDefault="00B57D47" w:rsidP="002B5EEC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7D47" w:rsidRDefault="0075750C" w:rsidP="00311198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t>2</w:t>
    </w:r>
  </w:p>
  <w:p w:rsidR="00B57D47" w:rsidRPr="00FA3846" w:rsidRDefault="0075750C" w:rsidP="002B5EEC">
    <w:pPr>
      <w:pStyle w:val="Fuzeile"/>
      <w:ind w:right="360"/>
      <w:rPr>
        <w:rFonts w:ascii="Arial" w:hAnsi="Arial" w:cs="Arial"/>
      </w:rPr>
    </w:pPr>
    <w:r>
      <w:rPr>
        <w:rFonts w:ascii="Arial" w:hAnsi="Arial" w:cs="Arial"/>
      </w:rPr>
      <w:t>Stand: 05/2010</w:t>
    </w:r>
    <w:r w:rsidR="00B57D47" w:rsidRPr="00FA3846">
      <w:rPr>
        <w:rFonts w:ascii="Arial" w:hAnsi="Arial" w:cs="Arial"/>
      </w:rPr>
      <w:tab/>
    </w:r>
    <w:r w:rsidR="00B57D47" w:rsidRPr="00FA3846">
      <w:rPr>
        <w:rFonts w:ascii="Arial" w:hAnsi="Arial" w:cs="Arial"/>
      </w:rPr>
      <w:tab/>
      <w:t xml:space="preserve">Seite </w:t>
    </w:r>
    <w:r w:rsidR="00B57D47" w:rsidRPr="00FA3846">
      <w:rPr>
        <w:rFonts w:ascii="Arial" w:hAnsi="Arial" w:cs="Arial"/>
      </w:rPr>
      <w:fldChar w:fldCharType="begin"/>
    </w:r>
    <w:r w:rsidR="00B57D47" w:rsidRPr="00FA3846">
      <w:rPr>
        <w:rFonts w:ascii="Arial" w:hAnsi="Arial" w:cs="Arial"/>
      </w:rPr>
      <w:instrText xml:space="preserve"> PAGE </w:instrText>
    </w:r>
    <w:r w:rsidR="00B57D47" w:rsidRPr="00FA3846">
      <w:rPr>
        <w:rFonts w:ascii="Arial" w:hAnsi="Arial" w:cs="Arial"/>
      </w:rPr>
      <w:fldChar w:fldCharType="separate"/>
    </w:r>
    <w:r w:rsidR="00324158">
      <w:rPr>
        <w:rFonts w:ascii="Arial" w:hAnsi="Arial" w:cs="Arial"/>
        <w:noProof/>
      </w:rPr>
      <w:t>1</w:t>
    </w:r>
    <w:r w:rsidR="00B57D47" w:rsidRPr="00FA3846">
      <w:rPr>
        <w:rFonts w:ascii="Arial" w:hAnsi="Arial" w:cs="Arial"/>
      </w:rPr>
      <w:fldChar w:fldCharType="end"/>
    </w:r>
    <w:r w:rsidR="00B57D47" w:rsidRPr="00FA3846">
      <w:rPr>
        <w:rFonts w:ascii="Arial" w:hAnsi="Arial" w:cs="Arial"/>
      </w:rPr>
      <w:t xml:space="preserve"> von </w:t>
    </w:r>
    <w: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352C" w:rsidRDefault="0095352C">
      <w:r>
        <w:separator/>
      </w:r>
    </w:p>
  </w:footnote>
  <w:footnote w:type="continuationSeparator" w:id="0">
    <w:p w:rsidR="0095352C" w:rsidRDefault="009535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spinCount="100000" w:hashValue="pL1qiHGQeGQB8tisK8JtctaPfR3nmp3rWP9NjuQrwj3EuAf4doNQfkuqdpzituVhmggrGIhJhw1dprhVVOAvLQ==" w:saltValue="1PQZdZBervBhGi/nXp4Adw==" w:algorithmName="SHA-512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6DBB"/>
    <w:rsid w:val="000033E7"/>
    <w:rsid w:val="000B6DBB"/>
    <w:rsid w:val="001065CD"/>
    <w:rsid w:val="00156EC3"/>
    <w:rsid w:val="001C3648"/>
    <w:rsid w:val="001F14FB"/>
    <w:rsid w:val="001F4A8E"/>
    <w:rsid w:val="001F5837"/>
    <w:rsid w:val="00211532"/>
    <w:rsid w:val="002B5EEC"/>
    <w:rsid w:val="002D252E"/>
    <w:rsid w:val="00311198"/>
    <w:rsid w:val="00324158"/>
    <w:rsid w:val="00353BF1"/>
    <w:rsid w:val="00357875"/>
    <w:rsid w:val="00361DC3"/>
    <w:rsid w:val="003723DB"/>
    <w:rsid w:val="00372868"/>
    <w:rsid w:val="00384768"/>
    <w:rsid w:val="003E2C88"/>
    <w:rsid w:val="004378E1"/>
    <w:rsid w:val="00520554"/>
    <w:rsid w:val="0075750C"/>
    <w:rsid w:val="00794603"/>
    <w:rsid w:val="00796123"/>
    <w:rsid w:val="007D04DE"/>
    <w:rsid w:val="00897D08"/>
    <w:rsid w:val="008F1167"/>
    <w:rsid w:val="0095352C"/>
    <w:rsid w:val="00961DC1"/>
    <w:rsid w:val="009A4A6C"/>
    <w:rsid w:val="009C6C5E"/>
    <w:rsid w:val="009D58DB"/>
    <w:rsid w:val="00A83AE2"/>
    <w:rsid w:val="00AF54F9"/>
    <w:rsid w:val="00B11158"/>
    <w:rsid w:val="00B57D47"/>
    <w:rsid w:val="00C0017C"/>
    <w:rsid w:val="00C202C8"/>
    <w:rsid w:val="00E008C9"/>
    <w:rsid w:val="00E10BE5"/>
    <w:rsid w:val="00E741EC"/>
    <w:rsid w:val="00EA7126"/>
    <w:rsid w:val="00F54AA5"/>
    <w:rsid w:val="00FA3846"/>
    <w:rsid w:val="00FD7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61DC3"/>
  </w:style>
  <w:style w:type="paragraph" w:styleId="berschrift1">
    <w:name w:val="heading 1"/>
    <w:basedOn w:val="Standard"/>
    <w:next w:val="Standard"/>
    <w:qFormat/>
    <w:rsid w:val="00F54AA5"/>
    <w:pPr>
      <w:keepNext/>
      <w:jc w:val="center"/>
      <w:outlineLvl w:val="0"/>
    </w:pPr>
    <w:rPr>
      <w:rFonts w:ascii="Arial" w:hAnsi="Arial"/>
      <w:b/>
      <w:sz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F4A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rsid w:val="002B5EEC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2B5EEC"/>
  </w:style>
  <w:style w:type="paragraph" w:styleId="Kopfzeile">
    <w:name w:val="header"/>
    <w:basedOn w:val="Standard"/>
    <w:rsid w:val="009A4A6C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288</Words>
  <Characters>1815</Characters>
  <Application>Microsoft Office Word</Application>
  <DocSecurity>0</DocSecurity>
  <Lines>15</Lines>
  <Paragraphs>4</Paragraphs>
  <ScaleCrop>false</ScaleCrop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2023-03-08T08:24:00Z</dcterms:created>
  <dcterms:modified xsi:type="dcterms:W3CDTF">2023-03-08T08:25:00Z</dcterms:modified>
</cp:coreProperties>
</file>